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7FF81ED2" w14:textId="03D3E4CD" w:rsidR="003C29B4" w:rsidRPr="00507911" w:rsidRDefault="0076575F" w:rsidP="0076575F">
      <w:pPr>
        <w:widowControl w:val="0"/>
        <w:spacing w:after="0" w:line="240" w:lineRule="auto"/>
        <w:rPr>
          <w:rFonts w:ascii="Trebuchet MS" w:eastAsia="Times New Roman" w:hAnsi="Trebuchet MS" w:cs="Times New Roman"/>
          <w:b/>
          <w:lang w:val="it-IT" w:eastAsia="en-GB"/>
        </w:rPr>
      </w:pPr>
      <w:r>
        <w:rPr>
          <w:rFonts w:ascii="Trebuchet MS" w:eastAsia="Times New Roman" w:hAnsi="Trebuchet MS" w:cs="Times New Roman"/>
          <w:b/>
          <w:lang w:val="it-IT" w:eastAsia="en-GB"/>
        </w:rPr>
        <w:t>ANEXA 1</w:t>
      </w:r>
      <w:r w:rsidR="00A67A7C">
        <w:rPr>
          <w:rFonts w:ascii="Trebuchet MS" w:eastAsia="Times New Roman" w:hAnsi="Trebuchet MS" w:cs="Times New Roman"/>
          <w:b/>
          <w:lang w:val="it-IT" w:eastAsia="en-GB"/>
        </w:rPr>
        <w:t>3</w:t>
      </w:r>
      <w:r>
        <w:rPr>
          <w:rFonts w:ascii="Trebuchet MS" w:eastAsia="Times New Roman" w:hAnsi="Trebuchet MS" w:cs="Times New Roman"/>
          <w:b/>
          <w:lang w:val="it-IT" w:eastAsia="en-GB"/>
        </w:rPr>
        <w:t xml:space="preserve"> - 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>Conținutul Cadru Al Raportului 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76575F">
      <w:pPr>
        <w:widowControl w:val="0"/>
        <w:pBdr>
          <w:bottom w:val="single" w:sz="4" w:space="0" w:color="auto"/>
        </w:pBdr>
        <w:spacing w:after="0" w:line="240" w:lineRule="auto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50696ED1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>Program: &lt;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program</w:t>
      </w:r>
      <w:r w:rsidRPr="00017A88">
        <w:rPr>
          <w:rFonts w:ascii="Trebuchet MS" w:eastAsia="Times New Roman" w:hAnsi="Trebuchet MS" w:cs="Times New Roman"/>
          <w:bCs/>
          <w:lang w:eastAsia="ro-RO" w:bidi="ro-RO"/>
        </w:rPr>
        <w:t>&gt;</w:t>
      </w:r>
    </w:p>
    <w:p w14:paraId="77CD2F8C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Prioritate: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Obiectiv specific: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&lt;obiectiv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Specific&gt;</w:t>
      </w:r>
    </w:p>
    <w:p w14:paraId="1FA9DFCC" w14:textId="778B5ED3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Apel de proiecte: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Apel&gt;</w:t>
      </w: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3F7D92F8" w:rsidR="00052EC7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4F7C0218" w14:textId="77777777" w:rsidR="0076575F" w:rsidRPr="00017A88" w:rsidRDefault="0076575F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lastRenderedPageBreak/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556095CD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</w:t>
      </w:r>
      <w:del w:id="0" w:author="Author">
        <w:r w:rsidRPr="003A77D6" w:rsidDel="00542207">
          <w:rPr>
            <w:rFonts w:ascii="Trebuchet MS" w:eastAsiaTheme="minorHAnsi" w:hAnsi="Trebuchet MS"/>
            <w:b/>
            <w:i/>
            <w:sz w:val="22"/>
            <w:szCs w:val="22"/>
          </w:rPr>
          <w:delText>e</w:delText>
        </w:r>
      </w:del>
      <w:r w:rsidRPr="003A77D6">
        <w:rPr>
          <w:rFonts w:ascii="Trebuchet MS" w:eastAsiaTheme="minorHAnsi" w:hAnsi="Trebuchet MS"/>
          <w:b/>
          <w:i/>
          <w:sz w:val="22"/>
          <w:szCs w:val="22"/>
        </w:rPr>
        <w:t>t</w:t>
      </w:r>
      <w:r w:rsidR="0076575F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6AA459F3" w:rsidR="00CB3EA8" w:rsidRPr="009111CD" w:rsidRDefault="00CB3EA8">
      <w:pPr>
        <w:rPr>
          <w:rFonts w:ascii="Trebuchet MS" w:eastAsia="Trebuchet MS" w:hAnsi="Trebuchet MS" w:cs="Times New Roman"/>
          <w:b/>
          <w:bCs/>
          <w:lang w:val="it-IT" w:eastAsia="en-GB"/>
        </w:rPr>
      </w:pPr>
      <w:r w:rsidRPr="009111CD">
        <w:rPr>
          <w:rFonts w:ascii="Trebuchet MS" w:eastAsia="Trebuchet MS" w:hAnsi="Trebuchet MS" w:cs="Times New Roman"/>
          <w:b/>
          <w:bCs/>
          <w:lang w:val="it-IT" w:eastAsia="en-GB"/>
        </w:rPr>
        <w:br w:type="page"/>
      </w: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50873" w14:textId="77777777" w:rsidR="00353A12" w:rsidRDefault="00353A12">
      <w:pPr>
        <w:spacing w:after="0" w:line="240" w:lineRule="auto"/>
      </w:pPr>
      <w:r>
        <w:separator/>
      </w:r>
    </w:p>
  </w:endnote>
  <w:endnote w:type="continuationSeparator" w:id="0">
    <w:p w14:paraId="6C58929A" w14:textId="77777777" w:rsidR="00353A12" w:rsidRDefault="00353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A67A7C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2049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CCEB6" w14:textId="77777777" w:rsidR="00536ADA" w:rsidRDefault="00536ADA" w:rsidP="00536ADA">
    <w:r w:rsidRPr="006C43CF">
      <w:rPr>
        <w:noProof/>
        <w:szCs w:val="20"/>
        <w:lang w:eastAsia="en-GB"/>
      </w:rPr>
      <w:drawing>
        <wp:anchor distT="0" distB="0" distL="114300" distR="114300" simplePos="0" relativeHeight="251671552" behindDoc="0" locked="0" layoutInCell="1" allowOverlap="1" wp14:anchorId="6D8AB060" wp14:editId="7C9D40F1">
          <wp:simplePos x="0" y="0"/>
          <wp:positionH relativeFrom="leftMargin">
            <wp:align>right</wp:align>
          </wp:positionH>
          <wp:positionV relativeFrom="margin">
            <wp:posOffset>8769350</wp:posOffset>
          </wp:positionV>
          <wp:extent cx="352425" cy="544195"/>
          <wp:effectExtent l="0" t="0" r="9525" b="825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B31355" w14:textId="77777777" w:rsidR="00536ADA" w:rsidRDefault="00536ADA" w:rsidP="00536ADA">
    <w:pPr>
      <w:spacing w:after="0"/>
      <w:ind w:left="720"/>
      <w:rPr>
        <w:rFonts w:ascii="Arial" w:hAnsi="Arial" w:cs="Arial"/>
        <w:b/>
        <w:color w:val="0070C0"/>
        <w:szCs w:val="20"/>
      </w:rPr>
    </w:pPr>
    <w:r>
      <w:rPr>
        <w:rFonts w:ascii="Arial" w:hAnsi="Arial" w:cs="Arial"/>
        <w:b/>
        <w:color w:val="0070C0"/>
        <w:szCs w:val="20"/>
      </w:rPr>
      <w:t xml:space="preserve"> </w:t>
    </w:r>
    <w:r w:rsidRPr="006C43CF">
      <w:rPr>
        <w:rFonts w:ascii="Arial" w:hAnsi="Arial" w:cs="Arial"/>
        <w:b/>
        <w:color w:val="0070C0"/>
        <w:szCs w:val="20"/>
      </w:rPr>
      <w:t xml:space="preserve">Autoritate de Management </w:t>
    </w:r>
  </w:p>
  <w:p w14:paraId="79F956FA" w14:textId="77777777" w:rsidR="00536ADA" w:rsidRPr="0019315D" w:rsidRDefault="00536ADA" w:rsidP="00536ADA">
    <w:pPr>
      <w:spacing w:after="0"/>
      <w:rPr>
        <w:rFonts w:ascii="Arial" w:hAnsi="Arial" w:cs="Arial"/>
        <w:b/>
        <w:i/>
        <w:iCs/>
        <w:color w:val="0070C0"/>
        <w:szCs w:val="20"/>
      </w:rPr>
    </w:pPr>
    <w:r>
      <w:rPr>
        <w:rFonts w:ascii="Arial" w:hAnsi="Arial" w:cs="Arial"/>
        <w:b/>
        <w:color w:val="0070C0"/>
        <w:sz w:val="20"/>
        <w:szCs w:val="20"/>
      </w:rPr>
      <w:t xml:space="preserve">     </w:t>
    </w:r>
    <w:r w:rsidRPr="006C43CF">
      <w:rPr>
        <w:rFonts w:ascii="Arial" w:hAnsi="Arial" w:cs="Arial"/>
        <w:b/>
        <w:color w:val="0070C0"/>
        <w:sz w:val="20"/>
        <w:szCs w:val="20"/>
      </w:rPr>
      <w:t xml:space="preserve"> pentru Programul Regional București-Ilfov 2021-2027</w:t>
    </w:r>
    <w:r w:rsidRPr="006C43CF">
      <w:rPr>
        <w:rFonts w:ascii="Arial" w:hAnsi="Arial" w:cs="Arial"/>
        <w:b/>
        <w:color w:val="0070C0"/>
        <w:sz w:val="20"/>
        <w:szCs w:val="20"/>
      </w:rPr>
      <w:tab/>
      <w:t xml:space="preserve">                www.adrbi.ro</w:t>
    </w:r>
    <w:r w:rsidRPr="00FF2D32">
      <w:rPr>
        <w:rFonts w:ascii="Cambria" w:hAnsi="Cambria"/>
      </w:rPr>
      <w:tab/>
    </w:r>
  </w:p>
  <w:p w14:paraId="793BBA1B" w14:textId="77777777" w:rsidR="00696BCE" w:rsidRPr="00536ADA" w:rsidRDefault="00696BCE" w:rsidP="00536A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0AB1F" w14:textId="0B22351B" w:rsidR="005469A3" w:rsidRDefault="003E071C" w:rsidP="005469A3">
    <w:pPr>
      <w:spacing w:after="0"/>
      <w:ind w:left="720"/>
      <w:rPr>
        <w:rFonts w:ascii="Arial" w:hAnsi="Arial" w:cs="Arial"/>
        <w:b/>
        <w:color w:val="0070C0"/>
        <w:szCs w:val="20"/>
      </w:rPr>
    </w:pPr>
    <w:r w:rsidRPr="006C43CF">
      <w:rPr>
        <w:noProof/>
        <w:szCs w:val="20"/>
        <w:lang w:eastAsia="en-GB"/>
      </w:rPr>
      <w:drawing>
        <wp:anchor distT="0" distB="0" distL="114300" distR="114300" simplePos="0" relativeHeight="251665408" behindDoc="0" locked="0" layoutInCell="1" allowOverlap="1" wp14:anchorId="3B7349D7" wp14:editId="38CA8DFF">
          <wp:simplePos x="0" y="0"/>
          <wp:positionH relativeFrom="leftMargin">
            <wp:align>right</wp:align>
          </wp:positionH>
          <wp:positionV relativeFrom="margin">
            <wp:posOffset>8769350</wp:posOffset>
          </wp:positionV>
          <wp:extent cx="352425" cy="544195"/>
          <wp:effectExtent l="0" t="0" r="9525" b="825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42BA5E" w14:textId="38435BB6" w:rsidR="005469A3" w:rsidRDefault="005469A3" w:rsidP="005469A3">
    <w:pPr>
      <w:spacing w:after="0"/>
      <w:ind w:left="720"/>
      <w:rPr>
        <w:rFonts w:ascii="Arial" w:hAnsi="Arial" w:cs="Arial"/>
        <w:b/>
        <w:color w:val="0070C0"/>
        <w:szCs w:val="20"/>
      </w:rPr>
    </w:pPr>
    <w:r>
      <w:rPr>
        <w:rFonts w:ascii="Arial" w:hAnsi="Arial" w:cs="Arial"/>
        <w:b/>
        <w:color w:val="0070C0"/>
        <w:szCs w:val="20"/>
      </w:rPr>
      <w:t xml:space="preserve"> </w:t>
    </w:r>
    <w:r w:rsidRPr="006C43CF">
      <w:rPr>
        <w:rFonts w:ascii="Arial" w:hAnsi="Arial" w:cs="Arial"/>
        <w:b/>
        <w:color w:val="0070C0"/>
        <w:szCs w:val="20"/>
      </w:rPr>
      <w:t xml:space="preserve">Autoritate de Management </w:t>
    </w:r>
  </w:p>
  <w:p w14:paraId="37F48A88" w14:textId="2D68DF1A" w:rsidR="005469A3" w:rsidRPr="0019315D" w:rsidRDefault="005469A3" w:rsidP="005469A3">
    <w:pPr>
      <w:spacing w:after="0"/>
      <w:rPr>
        <w:rFonts w:ascii="Arial" w:hAnsi="Arial" w:cs="Arial"/>
        <w:b/>
        <w:i/>
        <w:iCs/>
        <w:color w:val="0070C0"/>
        <w:szCs w:val="20"/>
      </w:rPr>
    </w:pPr>
    <w:r>
      <w:rPr>
        <w:rFonts w:ascii="Arial" w:hAnsi="Arial" w:cs="Arial"/>
        <w:b/>
        <w:color w:val="0070C0"/>
        <w:sz w:val="20"/>
        <w:szCs w:val="20"/>
      </w:rPr>
      <w:t xml:space="preserve">     </w:t>
    </w:r>
    <w:r w:rsidRPr="006C43CF">
      <w:rPr>
        <w:rFonts w:ascii="Arial" w:hAnsi="Arial" w:cs="Arial"/>
        <w:b/>
        <w:color w:val="0070C0"/>
        <w:sz w:val="20"/>
        <w:szCs w:val="20"/>
      </w:rPr>
      <w:t xml:space="preserve"> pentru Programul Regional București-Ilfov 2021-2027</w:t>
    </w:r>
    <w:r w:rsidRPr="006C43CF">
      <w:rPr>
        <w:rFonts w:ascii="Arial" w:hAnsi="Arial" w:cs="Arial"/>
        <w:b/>
        <w:color w:val="0070C0"/>
        <w:sz w:val="20"/>
        <w:szCs w:val="20"/>
      </w:rPr>
      <w:tab/>
      <w:t xml:space="preserve">                www.adrbi.ro</w:t>
    </w:r>
    <w:r w:rsidRPr="00FF2D32">
      <w:rPr>
        <w:rFonts w:ascii="Cambria" w:hAnsi="Cambr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86F1F" w14:textId="77777777" w:rsidR="00353A12" w:rsidRDefault="00353A12">
      <w:pPr>
        <w:spacing w:after="0" w:line="240" w:lineRule="auto"/>
      </w:pPr>
      <w:r>
        <w:separator/>
      </w:r>
    </w:p>
  </w:footnote>
  <w:footnote w:type="continuationSeparator" w:id="0">
    <w:p w14:paraId="6A084DBC" w14:textId="77777777" w:rsidR="00353A12" w:rsidRDefault="00353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A67A7C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2053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2052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2051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2050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4DDA0" w14:textId="77777777" w:rsidR="003E071C" w:rsidRDefault="003E071C">
    <w:pPr>
      <w:spacing w:line="1" w:lineRule="exact"/>
      <w:rPr>
        <w:b/>
        <w:bCs/>
        <w:noProof/>
        <w:lang w:eastAsia="en-GB"/>
      </w:rPr>
    </w:pPr>
  </w:p>
  <w:p w14:paraId="448C0992" w14:textId="01924F9D" w:rsidR="00696BCE" w:rsidRDefault="003E071C">
    <w:pPr>
      <w:spacing w:line="1" w:lineRule="exact"/>
    </w:pPr>
    <w:r w:rsidRPr="00A71B29">
      <w:rPr>
        <w:b/>
        <w:bCs/>
        <w:noProof/>
        <w:lang w:eastAsia="en-GB"/>
      </w:rPr>
      <w:drawing>
        <wp:anchor distT="0" distB="0" distL="114300" distR="114300" simplePos="0" relativeHeight="251669504" behindDoc="1" locked="0" layoutInCell="1" allowOverlap="1" wp14:anchorId="28103641" wp14:editId="0FA9D663">
          <wp:simplePos x="0" y="0"/>
          <wp:positionH relativeFrom="page">
            <wp:align>center</wp:align>
          </wp:positionH>
          <wp:positionV relativeFrom="paragraph">
            <wp:posOffset>-411480</wp:posOffset>
          </wp:positionV>
          <wp:extent cx="5731510" cy="577472"/>
          <wp:effectExtent l="0" t="0" r="2540" b="0"/>
          <wp:wrapTight wrapText="bothSides">
            <wp:wrapPolygon edited="0">
              <wp:start x="9836" y="0"/>
              <wp:lineTo x="0" y="3564"/>
              <wp:lineTo x="0" y="20673"/>
              <wp:lineTo x="16225" y="20673"/>
              <wp:lineTo x="21538" y="20673"/>
              <wp:lineTo x="21538" y="0"/>
              <wp:lineTo x="9836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774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766F" w14:textId="2AA60CF9" w:rsidR="00547661" w:rsidRDefault="003E071C">
    <w:pPr>
      <w:pStyle w:val="Header"/>
    </w:pPr>
    <w:r w:rsidRPr="00A71B29">
      <w:rPr>
        <w:b/>
        <w:bCs/>
        <w:noProof/>
        <w:lang w:eastAsia="en-GB"/>
      </w:rPr>
      <w:drawing>
        <wp:anchor distT="0" distB="0" distL="114300" distR="114300" simplePos="0" relativeHeight="251667456" behindDoc="1" locked="0" layoutInCell="1" allowOverlap="1" wp14:anchorId="3F4C84F3" wp14:editId="36CB11EE">
          <wp:simplePos x="0" y="0"/>
          <wp:positionH relativeFrom="column">
            <wp:posOffset>-137160</wp:posOffset>
          </wp:positionH>
          <wp:positionV relativeFrom="paragraph">
            <wp:posOffset>-266700</wp:posOffset>
          </wp:positionV>
          <wp:extent cx="5731510" cy="577472"/>
          <wp:effectExtent l="0" t="0" r="2540" b="0"/>
          <wp:wrapTight wrapText="bothSides">
            <wp:wrapPolygon edited="0">
              <wp:start x="9836" y="0"/>
              <wp:lineTo x="0" y="3564"/>
              <wp:lineTo x="0" y="20673"/>
              <wp:lineTo x="16225" y="20673"/>
              <wp:lineTo x="21538" y="20673"/>
              <wp:lineTo x="21538" y="0"/>
              <wp:lineTo x="9836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774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0B8AE940"/>
    <w:lvl w:ilvl="0" w:tplc="010C9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EABCE8A2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4"/>
  </w:num>
  <w:num w:numId="5">
    <w:abstractNumId w:val="10"/>
  </w:num>
  <w:num w:numId="6">
    <w:abstractNumId w:val="14"/>
  </w:num>
  <w:num w:numId="7">
    <w:abstractNumId w:val="2"/>
  </w:num>
  <w:num w:numId="8">
    <w:abstractNumId w:val="9"/>
  </w:num>
  <w:num w:numId="9">
    <w:abstractNumId w:val="13"/>
  </w:num>
  <w:num w:numId="10">
    <w:abstractNumId w:val="8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1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4102E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53A12"/>
    <w:rsid w:val="00371B3D"/>
    <w:rsid w:val="003739C1"/>
    <w:rsid w:val="003A77D6"/>
    <w:rsid w:val="003C29B4"/>
    <w:rsid w:val="003E071C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36ADA"/>
    <w:rsid w:val="00542207"/>
    <w:rsid w:val="005469A3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6575F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67A7C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2023-10-12T12:20:00Z</dcterms:modified>
</cp:coreProperties>
</file>